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51" w:rsidRPr="00455E21" w:rsidRDefault="005D6451" w:rsidP="005D6451">
      <w:pPr>
        <w:pStyle w:val="Heading"/>
        <w:rPr>
          <w:sz w:val="24"/>
          <w:szCs w:val="24"/>
        </w:rPr>
      </w:pPr>
      <w:bookmarkStart w:id="0" w:name="_GoBack"/>
      <w:bookmarkEnd w:id="0"/>
      <w:r w:rsidRPr="00455E21">
        <w:rPr>
          <w:sz w:val="24"/>
          <w:szCs w:val="24"/>
        </w:rPr>
        <w:t>CRITERIA FOR STANDARDS DEVELOPMENT (CSD)</w:t>
      </w:r>
    </w:p>
    <w:p w:rsidR="005D6451" w:rsidRPr="00455E21" w:rsidRDefault="005D6451" w:rsidP="005D6451">
      <w:pPr>
        <w:jc w:val="center"/>
        <w:rPr>
          <w:szCs w:val="24"/>
        </w:rPr>
      </w:pPr>
      <w:r w:rsidRPr="00455E21">
        <w:rPr>
          <w:szCs w:val="24"/>
        </w:rPr>
        <w:t>Based on IEEE 802 LMSC Operations Manuals approved 15 November 2013</w:t>
      </w:r>
    </w:p>
    <w:p w:rsidR="005D6451" w:rsidRPr="00455E21" w:rsidRDefault="005D6451" w:rsidP="005D6451">
      <w:pPr>
        <w:jc w:val="center"/>
        <w:rPr>
          <w:szCs w:val="24"/>
        </w:rPr>
      </w:pPr>
      <w:r w:rsidRPr="00455E21">
        <w:rPr>
          <w:szCs w:val="24"/>
        </w:rPr>
        <w:t xml:space="preserve">Last edited 20 January </w:t>
      </w:r>
      <w:bookmarkStart w:id="1" w:name="RevisionDate"/>
      <w:r w:rsidRPr="00455E21">
        <w:rPr>
          <w:szCs w:val="24"/>
        </w:rPr>
        <w:t>201</w:t>
      </w:r>
      <w:bookmarkEnd w:id="1"/>
      <w:r w:rsidRPr="00455E21">
        <w:rPr>
          <w:szCs w:val="24"/>
        </w:rPr>
        <w:t xml:space="preserve">4 </w:t>
      </w:r>
    </w:p>
    <w:p w:rsidR="00433AB7" w:rsidRPr="00455E21" w:rsidRDefault="00433AB7" w:rsidP="005D6451">
      <w:pPr>
        <w:jc w:val="center"/>
        <w:rPr>
          <w:szCs w:val="24"/>
        </w:rPr>
      </w:pPr>
    </w:p>
    <w:p w:rsidR="00981ACD" w:rsidRPr="00455E21" w:rsidRDefault="00787725" w:rsidP="00433AB7">
      <w:pPr>
        <w:ind w:left="720" w:right="720"/>
        <w:jc w:val="center"/>
        <w:rPr>
          <w:b/>
          <w:szCs w:val="24"/>
          <w:lang w:eastAsia="ja-JP"/>
        </w:rPr>
      </w:pPr>
      <w:r>
        <w:rPr>
          <w:b/>
          <w:szCs w:val="24"/>
          <w:lang w:eastAsia="ja-JP"/>
        </w:rPr>
        <w:t>Amendment</w:t>
      </w:r>
      <w:r w:rsidR="00433AB7" w:rsidRPr="00455E21">
        <w:rPr>
          <w:b/>
          <w:szCs w:val="24"/>
          <w:lang w:eastAsia="ja-JP"/>
        </w:rPr>
        <w:t xml:space="preserve"> to IEEE</w:t>
      </w:r>
      <w:r w:rsidR="009646F1" w:rsidRPr="00455E21">
        <w:rPr>
          <w:b/>
          <w:szCs w:val="24"/>
          <w:lang w:eastAsia="ja-JP"/>
        </w:rPr>
        <w:t xml:space="preserve"> </w:t>
      </w:r>
      <w:r>
        <w:rPr>
          <w:b/>
          <w:szCs w:val="24"/>
          <w:lang w:eastAsia="ja-JP"/>
        </w:rPr>
        <w:t>802.15.4</w:t>
      </w:r>
      <w:r w:rsidR="00981ACD" w:rsidRPr="00455E21">
        <w:rPr>
          <w:b/>
          <w:szCs w:val="24"/>
          <w:lang w:eastAsia="ja-JP"/>
        </w:rPr>
        <w:t>:</w:t>
      </w:r>
      <w:r w:rsidR="00433AB7" w:rsidRPr="00455E21">
        <w:rPr>
          <w:b/>
          <w:szCs w:val="24"/>
          <w:lang w:eastAsia="ja-JP"/>
        </w:rPr>
        <w:t xml:space="preserve"> </w:t>
      </w:r>
    </w:p>
    <w:p w:rsidR="00433AB7" w:rsidRDefault="00787725" w:rsidP="00433AB7">
      <w:pPr>
        <w:ind w:left="720" w:right="720"/>
        <w:jc w:val="center"/>
        <w:rPr>
          <w:ins w:id="2" w:author="bheile" w:date="2015-11-10T21:45:00Z"/>
          <w:b/>
          <w:szCs w:val="24"/>
        </w:rPr>
      </w:pPr>
      <w:r>
        <w:rPr>
          <w:b/>
          <w:szCs w:val="24"/>
        </w:rPr>
        <w:t>Standard for Low</w:t>
      </w:r>
      <w:r w:rsidR="00981ACD" w:rsidRPr="00455E21">
        <w:rPr>
          <w:b/>
          <w:szCs w:val="24"/>
        </w:rPr>
        <w:t xml:space="preserve"> Data Rate Wireless Networks</w:t>
      </w:r>
    </w:p>
    <w:p w:rsidR="00383C55" w:rsidRPr="00455E21" w:rsidRDefault="00383C55" w:rsidP="00433AB7">
      <w:pPr>
        <w:ind w:left="720" w:right="720"/>
        <w:jc w:val="center"/>
        <w:rPr>
          <w:b/>
          <w:szCs w:val="24"/>
        </w:rPr>
      </w:pPr>
      <w:ins w:id="3" w:author="bheile" w:date="2015-11-10T21:45:00Z">
        <w:r>
          <w:rPr>
            <w:b/>
            <w:szCs w:val="24"/>
          </w:rPr>
          <w:t xml:space="preserve">Title: </w:t>
        </w:r>
        <w:r w:rsidRPr="00B029A3">
          <w:t>Amendment for a Higher Rate Physical (PHY) Layer</w:t>
        </w:r>
      </w:ins>
    </w:p>
    <w:p w:rsidR="00433AB7" w:rsidRPr="00455E21" w:rsidRDefault="00433AB7" w:rsidP="00433AB7">
      <w:pPr>
        <w:jc w:val="center"/>
        <w:rPr>
          <w:b/>
          <w:i/>
          <w:sz w:val="23"/>
          <w:szCs w:val="23"/>
        </w:rPr>
      </w:pPr>
    </w:p>
    <w:p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1.2</w:t>
      </w:r>
      <w:r w:rsidR="00924651" w:rsidRPr="00455E21">
        <w:rPr>
          <w:sz w:val="23"/>
          <w:szCs w:val="23"/>
        </w:rPr>
        <w:fldChar w:fldCharType="end"/>
      </w:r>
      <w:r w:rsidRPr="00455E21">
        <w:rPr>
          <w:color w:val="auto"/>
          <w:sz w:val="23"/>
          <w:szCs w:val="23"/>
        </w:rPr>
        <w:t>.</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4" w:name="__RefHeading__5867_1944447809"/>
      <w:bookmarkEnd w:id="4"/>
      <w:r w:rsidRPr="00455E21">
        <w:rPr>
          <w:rFonts w:ascii="Times New Roman" w:hAnsi="Times New Roman"/>
          <w:sz w:val="23"/>
          <w:szCs w:val="23"/>
        </w:rPr>
        <w:t>Project process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5" w:name="__RefHeading__9700_1012863564"/>
      <w:bookmarkEnd w:id="5"/>
      <w:r w:rsidRPr="00455E21">
        <w:rPr>
          <w:rFonts w:ascii="Times New Roman" w:hAnsi="Times New Roman"/>
          <w:sz w:val="23"/>
          <w:szCs w:val="23"/>
        </w:rPr>
        <w:t>Managed objects</w:t>
      </w:r>
    </w:p>
    <w:p w:rsidR="005D6451" w:rsidRPr="00455E21" w:rsidRDefault="005D6451" w:rsidP="005D6451">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rsidR="00DB5AF5" w:rsidRPr="00DB5AF5" w:rsidRDefault="005D6451" w:rsidP="005D6451">
      <w:pPr>
        <w:pStyle w:val="LetteredList1"/>
        <w:numPr>
          <w:ilvl w:val="0"/>
          <w:numId w:val="5"/>
        </w:numPr>
        <w:suppressAutoHyphens w:val="0"/>
        <w:autoSpaceDE w:val="0"/>
        <w:autoSpaceDN w:val="0"/>
        <w:adjustRightInd w:val="0"/>
        <w:rPr>
          <w:color w:val="0070C0"/>
          <w:sz w:val="23"/>
          <w:szCs w:val="23"/>
        </w:rPr>
      </w:pPr>
      <w:r w:rsidRPr="00522636">
        <w:rPr>
          <w:sz w:val="23"/>
          <w:szCs w:val="23"/>
        </w:rPr>
        <w:t>The definitions will be part of this project.</w:t>
      </w:r>
      <w:r w:rsidR="007E3E69" w:rsidRPr="00522636">
        <w:rPr>
          <w:sz w:val="23"/>
          <w:szCs w:val="23"/>
        </w:rPr>
        <w:t xml:space="preserve"> </w:t>
      </w:r>
      <w:ins w:id="6" w:author="bheile" w:date="2015-11-10T17:41:00Z">
        <w:r w:rsidR="00522636" w:rsidRPr="00DB5AF5">
          <w:rPr>
            <w:iCs/>
            <w:color w:val="0070C0"/>
            <w:sz w:val="23"/>
            <w:szCs w:val="23"/>
          </w:rPr>
          <w:t>While no new managed objects are anticipated, any managed objects that are required will be defined as part of the project.</w:t>
        </w:r>
      </w:ins>
    </w:p>
    <w:p w:rsidR="001E47E8" w:rsidRPr="00455E21" w:rsidDel="00522636" w:rsidRDefault="007E3E69" w:rsidP="005D6451">
      <w:pPr>
        <w:pStyle w:val="LetteredList1"/>
        <w:numPr>
          <w:ilvl w:val="0"/>
          <w:numId w:val="5"/>
        </w:numPr>
        <w:suppressAutoHyphens w:val="0"/>
        <w:autoSpaceDE w:val="0"/>
        <w:autoSpaceDN w:val="0"/>
        <w:adjustRightInd w:val="0"/>
        <w:rPr>
          <w:del w:id="7" w:author="bheile" w:date="2015-11-10T17:41:00Z"/>
          <w:color w:val="FF0000"/>
          <w:sz w:val="23"/>
          <w:szCs w:val="23"/>
        </w:rPr>
      </w:pPr>
      <w:del w:id="8" w:author="bheile" w:date="2015-11-10T17:41:00Z">
        <w:r w:rsidRPr="00455E21" w:rsidDel="00522636">
          <w:rPr>
            <w:color w:val="FF0000"/>
            <w:sz w:val="23"/>
            <w:szCs w:val="23"/>
          </w:rPr>
          <w:delText>Yes.</w:delText>
        </w:r>
        <w:r w:rsidR="001E47E8" w:rsidRPr="00455E21" w:rsidDel="00522636">
          <w:rPr>
            <w:color w:val="FF0000"/>
            <w:sz w:val="23"/>
            <w:szCs w:val="23"/>
          </w:rPr>
          <w:delText xml:space="preserve"> </w:delText>
        </w:r>
        <w:r w:rsidR="00621D68" w:rsidRPr="00455E21" w:rsidDel="00522636">
          <w:rPr>
            <w:color w:val="FF0000"/>
            <w:sz w:val="23"/>
            <w:szCs w:val="23"/>
          </w:rPr>
          <w:delText>Definit</w:delText>
        </w:r>
        <w:r w:rsidR="00696707" w:rsidRPr="00455E21" w:rsidDel="00522636">
          <w:rPr>
            <w:color w:val="FF0000"/>
            <w:sz w:val="23"/>
            <w:szCs w:val="23"/>
          </w:rPr>
          <w:delText>ions were already and part of</w:delText>
        </w:r>
        <w:r w:rsidR="00621D68" w:rsidRPr="00455E21" w:rsidDel="00522636">
          <w:rPr>
            <w:color w:val="FF0000"/>
            <w:sz w:val="23"/>
            <w:szCs w:val="23"/>
          </w:rPr>
          <w:delText xml:space="preserve"> t</w:delText>
        </w:r>
        <w:r w:rsidR="001E47E8" w:rsidRPr="00455E21" w:rsidDel="00522636">
          <w:rPr>
            <w:color w:val="FF0000"/>
            <w:sz w:val="23"/>
            <w:szCs w:val="23"/>
          </w:rPr>
          <w:delText>his standard</w:delText>
        </w:r>
        <w:r w:rsidR="00981ACD" w:rsidRPr="00455E21" w:rsidDel="00522636">
          <w:rPr>
            <w:color w:val="FF0000"/>
            <w:sz w:val="23"/>
            <w:szCs w:val="23"/>
          </w:rPr>
          <w:delText xml:space="preserve"> and its completed amendments</w:delText>
        </w:r>
        <w:r w:rsidR="00621D68" w:rsidRPr="00455E21" w:rsidDel="00522636">
          <w:rPr>
            <w:color w:val="FF0000"/>
            <w:sz w:val="23"/>
            <w:szCs w:val="23"/>
          </w:rPr>
          <w:delText>.</w:delText>
        </w:r>
        <w:r w:rsidR="001E47E8" w:rsidRPr="00455E21" w:rsidDel="00522636">
          <w:rPr>
            <w:color w:val="FF0000"/>
            <w:sz w:val="23"/>
            <w:szCs w:val="23"/>
          </w:rPr>
          <w:delText xml:space="preserve"> </w:delText>
        </w:r>
        <w:r w:rsidR="00FC47E2" w:rsidDel="00522636">
          <w:rPr>
            <w:color w:val="FF0000"/>
            <w:sz w:val="23"/>
            <w:szCs w:val="23"/>
          </w:rPr>
          <w:delText>In implementing this amendment,</w:delText>
        </w:r>
        <w:r w:rsidR="007A5E55" w:rsidRPr="00455E21" w:rsidDel="00522636">
          <w:rPr>
            <w:color w:val="FF0000"/>
            <w:sz w:val="23"/>
            <w:szCs w:val="23"/>
          </w:rPr>
          <w:delText xml:space="preserve"> n</w:delText>
        </w:r>
        <w:r w:rsidR="00981ACD" w:rsidRPr="00455E21" w:rsidDel="00522636">
          <w:rPr>
            <w:color w:val="FF0000"/>
            <w:sz w:val="23"/>
            <w:szCs w:val="23"/>
          </w:rPr>
          <w:delText>o changes are contemplated</w:delText>
        </w:r>
        <w:r w:rsidR="007A5E55" w:rsidRPr="00455E21" w:rsidDel="00522636">
          <w:rPr>
            <w:color w:val="FF0000"/>
            <w:sz w:val="23"/>
            <w:szCs w:val="23"/>
          </w:rPr>
          <w:delText xml:space="preserve"> w</w:delText>
        </w:r>
        <w:r w:rsidR="00696707" w:rsidRPr="00455E21" w:rsidDel="00522636">
          <w:rPr>
            <w:color w:val="FF0000"/>
            <w:sz w:val="23"/>
            <w:szCs w:val="23"/>
          </w:rPr>
          <w:delText>ith regard</w:delText>
        </w:r>
        <w:r w:rsidR="00621D68" w:rsidRPr="00455E21" w:rsidDel="00522636">
          <w:rPr>
            <w:color w:val="FF0000"/>
            <w:sz w:val="23"/>
            <w:szCs w:val="23"/>
          </w:rPr>
          <w:delText xml:space="preserve"> to these</w:delText>
        </w:r>
        <w:r w:rsidR="007A5E55" w:rsidRPr="00455E21" w:rsidDel="00522636">
          <w:rPr>
            <w:color w:val="FF0000"/>
            <w:sz w:val="23"/>
            <w:szCs w:val="23"/>
          </w:rPr>
          <w:delText>.</w:delText>
        </w:r>
      </w:del>
    </w:p>
    <w:p w:rsidR="005D6451" w:rsidRPr="00522636" w:rsidRDefault="005D6451" w:rsidP="005D6451">
      <w:pPr>
        <w:pStyle w:val="LetteredList1"/>
        <w:numPr>
          <w:ilvl w:val="0"/>
          <w:numId w:val="5"/>
        </w:numPr>
        <w:suppressAutoHyphens w:val="0"/>
        <w:autoSpaceDE w:val="0"/>
        <w:autoSpaceDN w:val="0"/>
        <w:adjustRightInd w:val="0"/>
        <w:rPr>
          <w:sz w:val="23"/>
          <w:szCs w:val="23"/>
        </w:rPr>
      </w:pPr>
      <w:r w:rsidRPr="00522636">
        <w:rPr>
          <w:sz w:val="23"/>
          <w:szCs w:val="23"/>
        </w:rPr>
        <w:t>The definitions will be part of a different project and provide the plan for that projec</w:t>
      </w:r>
      <w:r w:rsidR="003F1273" w:rsidRPr="00522636">
        <w:rPr>
          <w:sz w:val="23"/>
          <w:szCs w:val="23"/>
        </w:rPr>
        <w:t>t or anticipated future project</w:t>
      </w:r>
      <w:r w:rsidR="003F1273" w:rsidRPr="00522636">
        <w:rPr>
          <w:rFonts w:hint="eastAsia"/>
          <w:sz w:val="23"/>
          <w:szCs w:val="23"/>
          <w:lang w:eastAsia="ja-JP"/>
        </w:rPr>
        <w:t>.</w:t>
      </w:r>
    </w:p>
    <w:p w:rsidR="005D6451" w:rsidRPr="00455E21" w:rsidRDefault="005D6451" w:rsidP="005D6451">
      <w:pPr>
        <w:pStyle w:val="LetteredList1"/>
        <w:numPr>
          <w:ilvl w:val="0"/>
          <w:numId w:val="5"/>
        </w:numPr>
        <w:rPr>
          <w:sz w:val="23"/>
          <w:szCs w:val="23"/>
        </w:rPr>
      </w:pPr>
      <w:r w:rsidRPr="00455E21">
        <w:rPr>
          <w:sz w:val="23"/>
          <w:szCs w:val="23"/>
        </w:rPr>
        <w:t>The definitions will not be developed and explain why such definitions are not needed.</w:t>
      </w:r>
    </w:p>
    <w:p w:rsidR="00141849" w:rsidRPr="00455E21" w:rsidRDefault="00141849" w:rsidP="00141849">
      <w:pPr>
        <w:pStyle w:val="LetteredList1"/>
        <w:tabs>
          <w:tab w:val="clear" w:pos="720"/>
        </w:tabs>
        <w:ind w:firstLine="0"/>
        <w:rPr>
          <w:sz w:val="23"/>
          <w:szCs w:val="23"/>
          <w:lang w:eastAsia="ja-JP"/>
        </w:rPr>
      </w:pPr>
    </w:p>
    <w:p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9" w:name="__RefHeading__9702_1012863564"/>
      <w:bookmarkEnd w:id="9"/>
      <w:r w:rsidR="005D6451" w:rsidRPr="00455E21">
        <w:rPr>
          <w:rFonts w:ascii="Times New Roman" w:hAnsi="Times New Roman"/>
          <w:sz w:val="23"/>
          <w:szCs w:val="23"/>
        </w:rPr>
        <w:t>Coexistence</w:t>
      </w:r>
    </w:p>
    <w:p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787725" w:rsidRPr="00DB5AF5">
        <w:rPr>
          <w:color w:val="0070C0"/>
          <w:sz w:val="23"/>
          <w:szCs w:val="23"/>
          <w:lang w:eastAsia="ja-JP"/>
        </w:rPr>
        <w:t>Yes</w:t>
      </w:r>
    </w:p>
    <w:p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3F1273" w:rsidRPr="00455E21">
        <w:rPr>
          <w:rFonts w:hint="eastAsia"/>
          <w:sz w:val="23"/>
          <w:szCs w:val="23"/>
          <w:lang w:eastAsia="ja-JP"/>
        </w:rPr>
        <w:t xml:space="preserve">          </w:t>
      </w:r>
      <w:r w:rsidR="00B54CD3" w:rsidRPr="00455E21">
        <w:rPr>
          <w:rFonts w:hint="eastAsia"/>
          <w:sz w:val="23"/>
          <w:szCs w:val="23"/>
          <w:lang w:eastAsia="ja-JP"/>
        </w:rPr>
        <w:t xml:space="preserve">  </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10" w:name="__RefHeading__5883_1944447809"/>
      <w:bookmarkEnd w:id="10"/>
      <w:r w:rsidRPr="00455E21">
        <w:rPr>
          <w:rFonts w:ascii="Times New Roman" w:hAnsi="Times New Roman"/>
          <w:sz w:val="23"/>
          <w:szCs w:val="23"/>
        </w:rPr>
        <w:t>5C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1" w:name="__RefHeading__9704_1012863564"/>
      <w:bookmarkEnd w:id="11"/>
      <w:r w:rsidRPr="00455E21">
        <w:rPr>
          <w:rFonts w:ascii="Times New Roman" w:hAnsi="Times New Roman"/>
          <w:sz w:val="23"/>
          <w:szCs w:val="23"/>
        </w:rPr>
        <w:t>Broad market potential</w:t>
      </w:r>
    </w:p>
    <w:p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rsidR="000D6529" w:rsidRPr="00455E21" w:rsidRDefault="000D6529" w:rsidP="005D6451">
      <w:pPr>
        <w:pStyle w:val="BodyText"/>
        <w:rPr>
          <w:color w:val="auto"/>
          <w:sz w:val="23"/>
          <w:szCs w:val="23"/>
        </w:rPr>
      </w:pPr>
    </w:p>
    <w:p w:rsidR="005D6451" w:rsidRPr="00455E21" w:rsidRDefault="005D6451" w:rsidP="005D6451">
      <w:pPr>
        <w:pStyle w:val="LetteredList1"/>
        <w:numPr>
          <w:ilvl w:val="0"/>
          <w:numId w:val="7"/>
        </w:numPr>
        <w:rPr>
          <w:sz w:val="23"/>
          <w:szCs w:val="23"/>
        </w:rPr>
      </w:pPr>
      <w:r w:rsidRPr="00455E21">
        <w:rPr>
          <w:sz w:val="23"/>
          <w:szCs w:val="23"/>
        </w:rPr>
        <w:lastRenderedPageBreak/>
        <w:t>Broad sets of applicability.</w:t>
      </w:r>
    </w:p>
    <w:p w:rsidR="00325E07" w:rsidRPr="00DB5AF5" w:rsidRDefault="00325E07" w:rsidP="002633B1">
      <w:pPr>
        <w:autoSpaceDE w:val="0"/>
        <w:autoSpaceDN w:val="0"/>
        <w:adjustRightInd w:val="0"/>
        <w:ind w:left="720"/>
        <w:rPr>
          <w:color w:val="0070C0"/>
          <w:sz w:val="23"/>
          <w:szCs w:val="23"/>
        </w:rPr>
      </w:pPr>
      <w:r w:rsidRPr="00DB5AF5">
        <w:rPr>
          <w:color w:val="0070C0"/>
          <w:sz w:val="23"/>
          <w:szCs w:val="23"/>
          <w:lang w:eastAsia="ja-JP"/>
        </w:rPr>
        <w:t xml:space="preserve">The </w:t>
      </w:r>
      <w:r w:rsidR="00E9575F" w:rsidRPr="00DB5AF5">
        <w:rPr>
          <w:color w:val="0070C0"/>
          <w:sz w:val="23"/>
          <w:szCs w:val="23"/>
          <w:lang w:eastAsia="ja-JP"/>
        </w:rPr>
        <w:t xml:space="preserve">base </w:t>
      </w:r>
      <w:r w:rsidRPr="00DB5AF5">
        <w:rPr>
          <w:color w:val="0070C0"/>
          <w:sz w:val="23"/>
          <w:szCs w:val="23"/>
          <w:lang w:eastAsia="ja-JP"/>
        </w:rPr>
        <w:t xml:space="preserve">standard was originally </w:t>
      </w:r>
      <w:r w:rsidR="00EF4E52" w:rsidRPr="00DB5AF5">
        <w:rPr>
          <w:color w:val="0070C0"/>
          <w:sz w:val="23"/>
          <w:szCs w:val="23"/>
          <w:lang w:eastAsia="ja-JP"/>
        </w:rPr>
        <w:t>developed to</w:t>
      </w:r>
      <w:r w:rsidRPr="00DB5AF5">
        <w:rPr>
          <w:color w:val="0070C0"/>
          <w:sz w:val="23"/>
          <w:szCs w:val="23"/>
          <w:lang w:eastAsia="ja-JP"/>
        </w:rPr>
        <w:t xml:space="preserve"> service </w:t>
      </w:r>
      <w:r w:rsidR="0085689E" w:rsidRPr="00DB5AF5">
        <w:rPr>
          <w:color w:val="0070C0"/>
          <w:sz w:val="23"/>
          <w:szCs w:val="23"/>
          <w:lang w:eastAsia="ja-JP"/>
        </w:rPr>
        <w:t>the needs of wireless sensor networks, now known as the Internet of Things.</w:t>
      </w:r>
      <w:r w:rsidR="00EF537A" w:rsidRPr="00DB5AF5">
        <w:rPr>
          <w:color w:val="0070C0"/>
          <w:sz w:val="23"/>
          <w:szCs w:val="23"/>
          <w:lang w:eastAsia="ja-JP"/>
        </w:rPr>
        <w:t xml:space="preserve"> The total available market is </w:t>
      </w:r>
      <w:r w:rsidR="00FC47E2" w:rsidRPr="00DB5AF5">
        <w:rPr>
          <w:color w:val="0070C0"/>
          <w:sz w:val="23"/>
          <w:szCs w:val="23"/>
          <w:lang w:eastAsia="ja-JP"/>
        </w:rPr>
        <w:t>enormous</w:t>
      </w:r>
      <w:r w:rsidR="00EF537A" w:rsidRPr="00DB5AF5">
        <w:rPr>
          <w:color w:val="0070C0"/>
          <w:sz w:val="23"/>
          <w:szCs w:val="23"/>
          <w:lang w:eastAsia="ja-JP"/>
        </w:rPr>
        <w:t xml:space="preserve">. For 15.4, well over a billion devices are installed today and over a million units ship daily, a number which is rapidly growing.  This amendment is aimed at helping 15.4 maintain its leadership position </w:t>
      </w:r>
      <w:proofErr w:type="gramStart"/>
      <w:r w:rsidR="00EF537A" w:rsidRPr="00DB5AF5">
        <w:rPr>
          <w:color w:val="0070C0"/>
          <w:sz w:val="23"/>
          <w:szCs w:val="23"/>
          <w:lang w:eastAsia="ja-JP"/>
        </w:rPr>
        <w:t>in</w:t>
      </w:r>
      <w:proofErr w:type="gramEnd"/>
      <w:r w:rsidR="00EF537A" w:rsidRPr="00DB5AF5">
        <w:rPr>
          <w:color w:val="0070C0"/>
          <w:sz w:val="23"/>
          <w:szCs w:val="23"/>
          <w:lang w:eastAsia="ja-JP"/>
        </w:rPr>
        <w:t xml:space="preserve"> this application by providing higher data rates and </w:t>
      </w:r>
      <w:r w:rsidR="00E9575F" w:rsidRPr="00DB5AF5">
        <w:rPr>
          <w:color w:val="0070C0"/>
          <w:sz w:val="23"/>
          <w:szCs w:val="23"/>
          <w:lang w:eastAsia="ja-JP"/>
        </w:rPr>
        <w:t xml:space="preserve">continued </w:t>
      </w:r>
      <w:r w:rsidR="00EF537A" w:rsidRPr="00DB5AF5">
        <w:rPr>
          <w:color w:val="0070C0"/>
          <w:sz w:val="23"/>
          <w:szCs w:val="23"/>
          <w:lang w:eastAsia="ja-JP"/>
        </w:rPr>
        <w:t>lower energy consumption.</w:t>
      </w:r>
    </w:p>
    <w:p w:rsidR="005D6451" w:rsidRPr="00455E21" w:rsidRDefault="005D6451" w:rsidP="00325E07">
      <w:pPr>
        <w:pStyle w:val="LetteredList1"/>
        <w:ind w:firstLine="0"/>
        <w:rPr>
          <w:sz w:val="23"/>
          <w:szCs w:val="23"/>
        </w:rPr>
      </w:pPr>
    </w:p>
    <w:p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rsidR="00A61E40" w:rsidRPr="00DB5AF5" w:rsidRDefault="008A64FE" w:rsidP="0079088C">
      <w:pPr>
        <w:pStyle w:val="LetteredList1"/>
        <w:tabs>
          <w:tab w:val="clear" w:pos="720"/>
        </w:tabs>
        <w:ind w:firstLine="0"/>
        <w:rPr>
          <w:color w:val="0070C0"/>
          <w:sz w:val="23"/>
          <w:szCs w:val="23"/>
        </w:rPr>
      </w:pPr>
      <w:r w:rsidRPr="00DB5AF5">
        <w:rPr>
          <w:color w:val="0070C0"/>
        </w:rPr>
        <w:t>There are many silicon and system vendors</w:t>
      </w:r>
      <w:r w:rsidR="0079088C" w:rsidRPr="00DB5AF5">
        <w:rPr>
          <w:color w:val="0070C0"/>
        </w:rPr>
        <w:t xml:space="preserve"> already</w:t>
      </w:r>
      <w:r w:rsidRPr="00DB5AF5">
        <w:rPr>
          <w:color w:val="0070C0"/>
        </w:rPr>
        <w:t xml:space="preserve"> producing </w:t>
      </w:r>
      <w:r w:rsidR="0079088C" w:rsidRPr="00DB5AF5">
        <w:rPr>
          <w:color w:val="0070C0"/>
        </w:rPr>
        <w:t xml:space="preserve">devices and </w:t>
      </w:r>
      <w:r w:rsidRPr="00DB5AF5">
        <w:rPr>
          <w:color w:val="0070C0"/>
        </w:rPr>
        <w:t xml:space="preserve">systems based on IEEE 802.15.4 </w:t>
      </w:r>
      <w:r w:rsidR="0079088C" w:rsidRPr="00DB5AF5">
        <w:rPr>
          <w:color w:val="0070C0"/>
        </w:rPr>
        <w:t xml:space="preserve">for use in </w:t>
      </w:r>
      <w:proofErr w:type="spellStart"/>
      <w:r w:rsidR="0079088C" w:rsidRPr="00DB5AF5">
        <w:rPr>
          <w:color w:val="0070C0"/>
        </w:rPr>
        <w:t>IoT</w:t>
      </w:r>
      <w:proofErr w:type="spellEnd"/>
      <w:r w:rsidR="0079088C" w:rsidRPr="00DB5AF5">
        <w:rPr>
          <w:color w:val="0070C0"/>
        </w:rPr>
        <w:t xml:space="preserve"> applications which </w:t>
      </w:r>
      <w:r w:rsidR="0079088C" w:rsidRPr="00DB5AF5">
        <w:rPr>
          <w:color w:val="0070C0"/>
          <w:szCs w:val="24"/>
          <w:lang w:eastAsia="ja-JP"/>
        </w:rPr>
        <w:t>includes things like</w:t>
      </w:r>
      <w:r w:rsidRPr="00DB5AF5">
        <w:rPr>
          <w:color w:val="0070C0"/>
          <w:szCs w:val="24"/>
          <w:lang w:eastAsia="ja-JP"/>
        </w:rPr>
        <w:t xml:space="preserve"> consumer electronics, </w:t>
      </w:r>
      <w:r w:rsidR="0079088C" w:rsidRPr="00DB5AF5">
        <w:rPr>
          <w:color w:val="0070C0"/>
          <w:szCs w:val="24"/>
          <w:lang w:eastAsia="ja-JP"/>
        </w:rPr>
        <w:t xml:space="preserve">mobile devices, </w:t>
      </w:r>
      <w:r w:rsidRPr="00DB5AF5">
        <w:rPr>
          <w:color w:val="0070C0"/>
          <w:szCs w:val="24"/>
          <w:lang w:eastAsia="ja-JP"/>
        </w:rPr>
        <w:t>building automation, medical applications,</w:t>
      </w:r>
      <w:r w:rsidR="0079088C" w:rsidRPr="00DB5AF5">
        <w:rPr>
          <w:color w:val="0070C0"/>
          <w:szCs w:val="24"/>
          <w:lang w:eastAsia="ja-JP"/>
        </w:rPr>
        <w:t xml:space="preserve"> </w:t>
      </w:r>
      <w:proofErr w:type="spellStart"/>
      <w:r w:rsidRPr="00DB5AF5">
        <w:rPr>
          <w:color w:val="0070C0"/>
          <w:szCs w:val="24"/>
          <w:lang w:eastAsia="ja-JP"/>
        </w:rPr>
        <w:t>SmartGrid</w:t>
      </w:r>
      <w:proofErr w:type="spellEnd"/>
      <w:r w:rsidRPr="00DB5AF5">
        <w:rPr>
          <w:color w:val="0070C0"/>
          <w:szCs w:val="24"/>
          <w:lang w:eastAsia="ja-JP"/>
        </w:rPr>
        <w:t>, industrial control an</w:t>
      </w:r>
      <w:r w:rsidR="0079088C" w:rsidRPr="00DB5AF5">
        <w:rPr>
          <w:color w:val="0070C0"/>
          <w:szCs w:val="24"/>
          <w:lang w:eastAsia="ja-JP"/>
        </w:rPr>
        <w:t xml:space="preserve">d many more and therefore has a very large </w:t>
      </w:r>
      <w:r w:rsidR="00FC47E2" w:rsidRPr="00DB5AF5">
        <w:rPr>
          <w:color w:val="0070C0"/>
          <w:szCs w:val="24"/>
          <w:lang w:eastAsia="ja-JP"/>
        </w:rPr>
        <w:t xml:space="preserve">end </w:t>
      </w:r>
      <w:r w:rsidR="0079088C" w:rsidRPr="00DB5AF5">
        <w:rPr>
          <w:color w:val="0070C0"/>
          <w:szCs w:val="24"/>
          <w:lang w:eastAsia="ja-JP"/>
        </w:rPr>
        <w:t>user community.</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2" w:name="__RefHeading__9706_1012863564"/>
      <w:bookmarkEnd w:id="12"/>
      <w:r w:rsidRPr="00455E21">
        <w:rPr>
          <w:rFonts w:ascii="Times New Roman" w:hAnsi="Times New Roman"/>
          <w:sz w:val="23"/>
          <w:szCs w:val="23"/>
        </w:rPr>
        <w:t>Compatibility</w:t>
      </w:r>
    </w:p>
    <w:p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proofErr w:type="gramStart"/>
      <w:r w:rsidRPr="00455E21">
        <w:rPr>
          <w:color w:val="auto"/>
          <w:sz w:val="23"/>
          <w:szCs w:val="23"/>
        </w:rPr>
        <w:t>Std</w:t>
      </w:r>
      <w:proofErr w:type="spellEnd"/>
      <w:proofErr w:type="gram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proofErr w:type="gramStart"/>
      <w:r w:rsidRPr="00455E21">
        <w:rPr>
          <w:sz w:val="23"/>
          <w:szCs w:val="23"/>
        </w:rPr>
        <w:t>Std</w:t>
      </w:r>
      <w:proofErr w:type="spellEnd"/>
      <w:proofErr w:type="gram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sidR="003F29DC">
        <w:rPr>
          <w:sz w:val="23"/>
          <w:szCs w:val="23"/>
        </w:rPr>
        <w:t xml:space="preserve"> </w:t>
      </w:r>
      <w:r w:rsidR="003F29DC" w:rsidRPr="00DB5AF5">
        <w:rPr>
          <w:iCs/>
          <w:color w:val="0070C0"/>
          <w:sz w:val="23"/>
          <w:szCs w:val="23"/>
          <w:lang w:eastAsia="ja-JP"/>
        </w:rPr>
        <w:t>No</w:t>
      </w:r>
    </w:p>
    <w:p w:rsidR="00995E98" w:rsidRPr="00455E21" w:rsidRDefault="00995E98" w:rsidP="00B54CD3">
      <w:pPr>
        <w:pStyle w:val="ListParagraph"/>
        <w:rPr>
          <w:iCs/>
          <w:color w:val="FF0000"/>
          <w:sz w:val="23"/>
          <w:szCs w:val="23"/>
          <w:lang w:eastAsia="ja-JP"/>
        </w:rPr>
      </w:pPr>
    </w:p>
    <w:p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3F29DC" w:rsidRPr="00DB5AF5">
        <w:rPr>
          <w:color w:val="0070C0"/>
        </w:rPr>
        <w:t xml:space="preserve">The proposed </w:t>
      </w:r>
      <w:r w:rsidR="003F29DC" w:rsidRPr="00DB5AF5">
        <w:rPr>
          <w:color w:val="0070C0"/>
          <w:sz w:val="23"/>
          <w:szCs w:val="23"/>
          <w:lang w:eastAsia="ja-JP"/>
        </w:rPr>
        <w:t>standard is an amendment or revision to an existing standard for which it has been previously det</w:t>
      </w:r>
      <w:r w:rsidR="003F29DC" w:rsidRPr="00DB5AF5">
        <w:rPr>
          <w:color w:val="0070C0"/>
        </w:rPr>
        <w:t>ermined that compliance with the above IEEE 802 standards is not possible.</w:t>
      </w:r>
      <w:r w:rsidRPr="00455E21">
        <w:rPr>
          <w:sz w:val="23"/>
          <w:szCs w:val="23"/>
          <w:lang w:eastAsia="zh-CN"/>
        </w:rPr>
        <w:br/>
      </w:r>
      <w:bookmarkStart w:id="13" w:name="__RefHeading__9708_1012863564"/>
      <w:bookmarkEnd w:id="13"/>
    </w:p>
    <w:p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rsidR="00C53141" w:rsidRPr="00DB5AF5" w:rsidRDefault="00460F30" w:rsidP="00882F59">
      <w:pPr>
        <w:pStyle w:val="BodyText"/>
        <w:ind w:leftChars="200" w:left="480"/>
        <w:rPr>
          <w:iCs/>
          <w:color w:val="0070C0"/>
          <w:sz w:val="23"/>
          <w:szCs w:val="23"/>
          <w:lang w:val="en-GB" w:eastAsia="ja-JP"/>
        </w:rPr>
      </w:pPr>
      <w:r w:rsidRPr="00DB5AF5">
        <w:rPr>
          <w:iCs/>
          <w:color w:val="0070C0"/>
          <w:sz w:val="23"/>
          <w:szCs w:val="23"/>
          <w:lang w:val="en-GB"/>
        </w:rPr>
        <w:t>The base</w:t>
      </w:r>
      <w:r w:rsidR="002B795F" w:rsidRPr="00DB5AF5">
        <w:rPr>
          <w:iCs/>
          <w:color w:val="0070C0"/>
          <w:sz w:val="23"/>
          <w:szCs w:val="23"/>
          <w:lang w:val="en-GB"/>
        </w:rPr>
        <w:t xml:space="preserve"> standard was developed specifically to optimally address the needs of </w:t>
      </w:r>
      <w:proofErr w:type="spellStart"/>
      <w:r w:rsidR="002B795F" w:rsidRPr="00DB5AF5">
        <w:rPr>
          <w:iCs/>
          <w:color w:val="0070C0"/>
          <w:sz w:val="23"/>
          <w:szCs w:val="23"/>
          <w:lang w:val="en-GB"/>
        </w:rPr>
        <w:t>IoT</w:t>
      </w:r>
      <w:proofErr w:type="spellEnd"/>
      <w:r w:rsidR="002B795F" w:rsidRPr="00DB5AF5">
        <w:rPr>
          <w:iCs/>
          <w:color w:val="0070C0"/>
          <w:sz w:val="23"/>
          <w:szCs w:val="23"/>
          <w:lang w:val="en-GB"/>
        </w:rPr>
        <w:t xml:space="preserve"> networks</w:t>
      </w:r>
      <w:r w:rsidR="00FC47E2" w:rsidRPr="00DB5AF5">
        <w:rPr>
          <w:iCs/>
          <w:color w:val="0070C0"/>
          <w:sz w:val="23"/>
          <w:szCs w:val="23"/>
          <w:lang w:val="en-GB"/>
        </w:rPr>
        <w:t xml:space="preserve"> and is broadly used in that application</w:t>
      </w:r>
      <w:r w:rsidR="002B795F" w:rsidRPr="00DB5AF5">
        <w:rPr>
          <w:iCs/>
          <w:color w:val="0070C0"/>
          <w:sz w:val="23"/>
          <w:szCs w:val="23"/>
          <w:lang w:val="en-GB"/>
        </w:rPr>
        <w:t>. It remains unique in that r</w:t>
      </w:r>
      <w:r w:rsidR="004D553B" w:rsidRPr="00DB5AF5">
        <w:rPr>
          <w:iCs/>
          <w:color w:val="0070C0"/>
          <w:sz w:val="23"/>
          <w:szCs w:val="23"/>
          <w:lang w:val="en-GB"/>
        </w:rPr>
        <w:t>egard. This amendment serves to</w:t>
      </w:r>
      <w:r w:rsidR="002B795F" w:rsidRPr="00DB5AF5">
        <w:rPr>
          <w:iCs/>
          <w:color w:val="0070C0"/>
          <w:sz w:val="23"/>
          <w:szCs w:val="23"/>
          <w:lang w:val="en-GB"/>
        </w:rPr>
        <w:t xml:space="preserve"> help maintain the competitive edge of this standard.</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4" w:name="__RefHeading__9710_1012863564"/>
      <w:bookmarkEnd w:id="14"/>
      <w:r w:rsidRPr="00455E21">
        <w:rPr>
          <w:rFonts w:ascii="Times New Roman" w:hAnsi="Times New Roman"/>
          <w:sz w:val="23"/>
          <w:szCs w:val="23"/>
        </w:rPr>
        <w:t>Technical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rsidR="000D6529" w:rsidRPr="00455E21" w:rsidRDefault="000D6529" w:rsidP="000D6529">
      <w:pPr>
        <w:pStyle w:val="LetteredList1"/>
        <w:numPr>
          <w:ilvl w:val="0"/>
          <w:numId w:val="9"/>
        </w:numPr>
        <w:rPr>
          <w:sz w:val="23"/>
          <w:szCs w:val="23"/>
        </w:rPr>
      </w:pPr>
      <w:r w:rsidRPr="00455E21">
        <w:rPr>
          <w:sz w:val="23"/>
          <w:szCs w:val="23"/>
        </w:rPr>
        <w:t>Demonstrated system feasibility.</w:t>
      </w:r>
    </w:p>
    <w:p w:rsidR="0098123F" w:rsidRPr="00DB5AF5" w:rsidRDefault="003D10CE" w:rsidP="00DB5AF5">
      <w:pPr>
        <w:pStyle w:val="BodyText"/>
        <w:ind w:leftChars="300" w:left="720"/>
        <w:rPr>
          <w:iCs/>
          <w:color w:val="0070C0"/>
          <w:sz w:val="23"/>
          <w:szCs w:val="23"/>
          <w:lang w:val="en-GB"/>
        </w:rPr>
      </w:pPr>
      <w:r w:rsidRPr="00DB5AF5">
        <w:rPr>
          <w:iCs/>
          <w:color w:val="0070C0"/>
          <w:sz w:val="23"/>
          <w:szCs w:val="23"/>
          <w:lang w:val="en-GB"/>
        </w:rPr>
        <w:t>Fortunately, the performance of these data devices has increased significantly in the past 10 years.  Clock rates have quadrupled, and 8-bit processors have been largely replaced by 32-bit designs, while power consumption has decreased.  It is now possible to increase the raw data rate significantly to meet today’s expanding traffic needs</w:t>
      </w:r>
      <w:r w:rsidR="00FC47E2" w:rsidRPr="00DB5AF5">
        <w:rPr>
          <w:iCs/>
          <w:color w:val="0070C0"/>
          <w:sz w:val="23"/>
          <w:szCs w:val="23"/>
          <w:lang w:val="en-GB"/>
        </w:rPr>
        <w:t xml:space="preserve"> while maintain or even improving on the power performance</w:t>
      </w:r>
      <w:r w:rsidRPr="00DB5AF5">
        <w:rPr>
          <w:iCs/>
          <w:color w:val="0070C0"/>
          <w:sz w:val="23"/>
          <w:szCs w:val="23"/>
          <w:lang w:val="en-GB"/>
        </w:rPr>
        <w:t>.</w:t>
      </w:r>
    </w:p>
    <w:p w:rsidR="000D6529" w:rsidRPr="00455E21" w:rsidRDefault="000D6529" w:rsidP="000D6529">
      <w:pPr>
        <w:pStyle w:val="LetteredList1"/>
        <w:numPr>
          <w:ilvl w:val="0"/>
          <w:numId w:val="9"/>
        </w:numPr>
        <w:rPr>
          <w:sz w:val="23"/>
          <w:szCs w:val="23"/>
        </w:rPr>
      </w:pPr>
      <w:r w:rsidRPr="00455E21">
        <w:rPr>
          <w:sz w:val="23"/>
          <w:szCs w:val="23"/>
        </w:rPr>
        <w:lastRenderedPageBreak/>
        <w:t>Proven similar technology via testing, modeling, simulation, etc.</w:t>
      </w:r>
    </w:p>
    <w:p w:rsidR="00884D27" w:rsidRPr="00DB5AF5" w:rsidRDefault="00DB71F8" w:rsidP="00F740C7">
      <w:pPr>
        <w:pStyle w:val="PlainText"/>
        <w:ind w:left="720"/>
        <w:rPr>
          <w:rFonts w:ascii="Times New Roman" w:hAnsi="Times New Roman"/>
          <w:color w:val="0070C0"/>
          <w:sz w:val="23"/>
          <w:szCs w:val="23"/>
        </w:rPr>
      </w:pPr>
      <w:del w:id="15" w:author="bheile" w:date="2015-11-11T09:49:00Z">
        <w:r w:rsidRPr="00DB5AF5" w:rsidDel="0093616E">
          <w:rPr>
            <w:rFonts w:ascii="Times New Roman" w:hAnsi="Times New Roman"/>
            <w:color w:val="0070C0"/>
            <w:sz w:val="23"/>
            <w:szCs w:val="23"/>
          </w:rPr>
          <w:delText>See a)</w:delText>
        </w:r>
      </w:del>
      <w:ins w:id="16" w:author="bheile" w:date="2015-11-11T09:49:00Z">
        <w:r w:rsidR="0093616E" w:rsidRPr="00DB5AF5">
          <w:rPr>
            <w:rFonts w:ascii="Times New Roman" w:hAnsi="Times New Roman"/>
            <w:color w:val="0070C0"/>
            <w:sz w:val="23"/>
            <w:szCs w:val="23"/>
          </w:rPr>
          <w:t>Bluetooth is probably the most visible example of similar technology in terms of speed and complexity. In addition, there are other 15.4 modes in volume shipment that deliver these speeds, just not with the modulation and backward compatibility required by this project</w:t>
        </w:r>
      </w:ins>
      <w:ins w:id="17" w:author="bheile" w:date="2015-11-11T09:52:00Z">
        <w:r w:rsidR="0093616E" w:rsidRPr="00DB5AF5">
          <w:rPr>
            <w:rFonts w:ascii="Times New Roman" w:hAnsi="Times New Roman"/>
            <w:color w:val="0070C0"/>
            <w:sz w:val="23"/>
            <w:szCs w:val="23"/>
          </w:rPr>
          <w:t xml:space="preserve"> </w:t>
        </w:r>
      </w:ins>
      <w:ins w:id="18" w:author="bheile" w:date="2015-11-11T09:53:00Z">
        <w:r w:rsidR="0093616E" w:rsidRPr="00DB5AF5">
          <w:rPr>
            <w:rFonts w:ascii="Times New Roman" w:hAnsi="Times New Roman"/>
            <w:color w:val="0070C0"/>
            <w:sz w:val="23"/>
            <w:szCs w:val="23"/>
          </w:rPr>
          <w:t xml:space="preserve">neither of </w:t>
        </w:r>
      </w:ins>
      <w:ins w:id="19" w:author="bheile" w:date="2015-11-11T09:52:00Z">
        <w:r w:rsidR="0093616E" w:rsidRPr="00DB5AF5">
          <w:rPr>
            <w:rFonts w:ascii="Times New Roman" w:hAnsi="Times New Roman"/>
            <w:color w:val="0070C0"/>
            <w:sz w:val="23"/>
            <w:szCs w:val="23"/>
          </w:rPr>
          <w:t>which require any technical innovation to achieve.</w:t>
        </w:r>
      </w:ins>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rsidR="00DB71F8" w:rsidRPr="00DB5AF5" w:rsidRDefault="00FC47E2" w:rsidP="00DB71F8">
      <w:pPr>
        <w:pStyle w:val="LetteredList1"/>
        <w:tabs>
          <w:tab w:val="clear" w:pos="720"/>
        </w:tabs>
        <w:ind w:firstLine="0"/>
        <w:rPr>
          <w:color w:val="0070C0"/>
          <w:sz w:val="23"/>
          <w:szCs w:val="23"/>
          <w:lang w:eastAsia="ja-JP"/>
        </w:rPr>
      </w:pPr>
      <w:r w:rsidRPr="00DB5AF5">
        <w:rPr>
          <w:color w:val="0070C0"/>
          <w:sz w:val="23"/>
          <w:szCs w:val="23"/>
          <w:lang w:eastAsia="ja-JP"/>
        </w:rPr>
        <w:t>Achieving these higher data rates is largely a firmware implementation on today’s faster and already cheaper devices.  It should be possible to create a workable solution with little to no hardware cost impact.</w:t>
      </w:r>
    </w:p>
    <w:p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rsidR="008665AC" w:rsidRPr="00DB5AF5" w:rsidRDefault="005057F5" w:rsidP="006F5C21">
      <w:pPr>
        <w:pStyle w:val="PlainText"/>
        <w:tabs>
          <w:tab w:val="left" w:pos="360"/>
        </w:tabs>
        <w:ind w:left="720"/>
        <w:rPr>
          <w:color w:val="0070C0"/>
          <w:sz w:val="23"/>
          <w:szCs w:val="23"/>
        </w:rPr>
      </w:pPr>
      <w:ins w:id="20" w:author="bheile" w:date="2015-11-11T09:14:00Z">
        <w:r w:rsidRPr="00DB5AF5">
          <w:rPr>
            <w:rFonts w:ascii="Times New Roman" w:hAnsi="Times New Roman"/>
            <w:color w:val="0070C0"/>
            <w:sz w:val="23"/>
            <w:szCs w:val="23"/>
          </w:rPr>
          <w:t xml:space="preserve">Devices of </w:t>
        </w:r>
      </w:ins>
      <w:ins w:id="21" w:author="bheile" w:date="2015-11-11T09:15:00Z">
        <w:r w:rsidRPr="00DB5AF5">
          <w:rPr>
            <w:rFonts w:ascii="Times New Roman" w:hAnsi="Times New Roman"/>
            <w:color w:val="0070C0"/>
            <w:sz w:val="23"/>
            <w:szCs w:val="23"/>
          </w:rPr>
          <w:t>similar functionality are in high volume shipment today</w:t>
        </w:r>
      </w:ins>
      <w:ins w:id="22" w:author="bheile" w:date="2015-11-11T09:18:00Z">
        <w:r w:rsidRPr="00DB5AF5">
          <w:rPr>
            <w:rFonts w:ascii="Times New Roman" w:hAnsi="Times New Roman"/>
            <w:color w:val="0070C0"/>
            <w:sz w:val="23"/>
            <w:szCs w:val="23"/>
          </w:rPr>
          <w:t>, so cost factors are well know</w:t>
        </w:r>
      </w:ins>
      <w:ins w:id="23" w:author="bheile" w:date="2015-11-11T10:41:00Z">
        <w:r w:rsidR="00AB30E7">
          <w:rPr>
            <w:rFonts w:ascii="Times New Roman" w:hAnsi="Times New Roman"/>
            <w:color w:val="0070C0"/>
            <w:sz w:val="23"/>
            <w:szCs w:val="23"/>
          </w:rPr>
          <w:t>n</w:t>
        </w:r>
      </w:ins>
      <w:ins w:id="24" w:author="bheile" w:date="2015-11-11T09:18:00Z">
        <w:r w:rsidRPr="00DB5AF5">
          <w:rPr>
            <w:rFonts w:ascii="Times New Roman" w:hAnsi="Times New Roman"/>
            <w:color w:val="0070C0"/>
            <w:sz w:val="23"/>
            <w:szCs w:val="23"/>
          </w:rPr>
          <w:t xml:space="preserve"> and acceptable</w:t>
        </w:r>
      </w:ins>
      <w:del w:id="25" w:author="bheile" w:date="2015-11-11T09:14:00Z">
        <w:r w:rsidR="006F5C21" w:rsidRPr="00DB5AF5" w:rsidDel="005057F5">
          <w:rPr>
            <w:rFonts w:ascii="Times New Roman" w:hAnsi="Times New Roman"/>
            <w:color w:val="0070C0"/>
            <w:sz w:val="23"/>
            <w:szCs w:val="23"/>
          </w:rPr>
          <w:delText>See a)</w:delText>
        </w:r>
      </w:del>
    </w:p>
    <w:p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rsidR="008665AC" w:rsidRPr="00DB5AF5" w:rsidRDefault="006F5C21" w:rsidP="006F5C21">
      <w:pPr>
        <w:pStyle w:val="PlainText"/>
        <w:tabs>
          <w:tab w:val="left" w:pos="360"/>
        </w:tabs>
        <w:ind w:left="720"/>
        <w:rPr>
          <w:color w:val="0070C0"/>
          <w:sz w:val="23"/>
          <w:szCs w:val="23"/>
        </w:rPr>
      </w:pPr>
      <w:del w:id="26" w:author="bheile" w:date="2015-11-11T09:16:00Z">
        <w:r w:rsidRPr="00DB5AF5" w:rsidDel="005057F5">
          <w:rPr>
            <w:rFonts w:ascii="Times New Roman" w:hAnsi="Times New Roman"/>
            <w:color w:val="0070C0"/>
            <w:sz w:val="23"/>
            <w:szCs w:val="23"/>
          </w:rPr>
          <w:delText>See a)</w:delText>
        </w:r>
      </w:del>
      <w:ins w:id="27" w:author="bheile" w:date="2015-11-11T09:16:00Z">
        <w:r w:rsidR="005057F5" w:rsidRPr="00DB5AF5">
          <w:rPr>
            <w:rFonts w:ascii="Times New Roman" w:hAnsi="Times New Roman"/>
            <w:color w:val="0070C0"/>
            <w:sz w:val="23"/>
            <w:szCs w:val="23"/>
          </w:rPr>
          <w:t xml:space="preserve">No special </w:t>
        </w:r>
      </w:ins>
      <w:ins w:id="28" w:author="bheile" w:date="2015-11-11T09:19:00Z">
        <w:r w:rsidR="005057F5" w:rsidRPr="00DB5AF5">
          <w:rPr>
            <w:rFonts w:ascii="Times New Roman" w:hAnsi="Times New Roman"/>
            <w:color w:val="0070C0"/>
            <w:sz w:val="23"/>
            <w:szCs w:val="23"/>
          </w:rPr>
          <w:t xml:space="preserve">manufacturing </w:t>
        </w:r>
      </w:ins>
      <w:ins w:id="29" w:author="bheile" w:date="2015-11-11T09:16:00Z">
        <w:r w:rsidR="005057F5" w:rsidRPr="00DB5AF5">
          <w:rPr>
            <w:rFonts w:ascii="Times New Roman" w:hAnsi="Times New Roman"/>
            <w:color w:val="0070C0"/>
            <w:sz w:val="23"/>
            <w:szCs w:val="23"/>
          </w:rPr>
          <w:t>requirements</w:t>
        </w:r>
      </w:ins>
      <w:ins w:id="30" w:author="bheile" w:date="2015-11-11T09:19:00Z">
        <w:r w:rsidR="005057F5" w:rsidRPr="00DB5AF5">
          <w:rPr>
            <w:rFonts w:ascii="Times New Roman" w:hAnsi="Times New Roman"/>
            <w:color w:val="0070C0"/>
            <w:sz w:val="23"/>
            <w:szCs w:val="23"/>
          </w:rPr>
          <w:t xml:space="preserve"> for use of these devices are needed</w:t>
        </w:r>
      </w:ins>
    </w:p>
    <w:p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rsidR="008665AC" w:rsidRPr="00DB5AF5" w:rsidRDefault="006F5C21" w:rsidP="006F5C21">
      <w:pPr>
        <w:widowControl w:val="0"/>
        <w:ind w:left="720"/>
        <w:rPr>
          <w:color w:val="0070C0"/>
          <w:sz w:val="23"/>
          <w:szCs w:val="23"/>
          <w:lang w:eastAsia="ja-JP"/>
        </w:rPr>
      </w:pPr>
      <w:del w:id="31" w:author="bheile" w:date="2015-11-11T09:16:00Z">
        <w:r w:rsidRPr="00DB5AF5" w:rsidDel="005057F5">
          <w:rPr>
            <w:color w:val="0070C0"/>
            <w:sz w:val="23"/>
            <w:szCs w:val="23"/>
            <w:lang w:eastAsia="ja-JP"/>
          </w:rPr>
          <w:delText>See a)</w:delText>
        </w:r>
      </w:del>
      <w:ins w:id="32" w:author="bheile" w:date="2015-11-11T09:16:00Z">
        <w:r w:rsidR="005057F5" w:rsidRPr="00DB5AF5">
          <w:rPr>
            <w:color w:val="0070C0"/>
            <w:sz w:val="23"/>
            <w:szCs w:val="23"/>
            <w:lang w:eastAsia="ja-JP"/>
          </w:rPr>
          <w:t>These are low energy consumption components w</w:t>
        </w:r>
      </w:ins>
      <w:ins w:id="33" w:author="bheile" w:date="2015-11-11T09:20:00Z">
        <w:r w:rsidR="005057F5" w:rsidRPr="00DB5AF5">
          <w:rPr>
            <w:color w:val="0070C0"/>
            <w:sz w:val="23"/>
            <w:szCs w:val="23"/>
            <w:lang w:eastAsia="ja-JP"/>
          </w:rPr>
          <w:t>hich</w:t>
        </w:r>
      </w:ins>
      <w:ins w:id="34" w:author="bheile" w:date="2015-11-11T09:16:00Z">
        <w:r w:rsidR="005057F5" w:rsidRPr="00DB5AF5">
          <w:rPr>
            <w:color w:val="0070C0"/>
            <w:sz w:val="23"/>
            <w:szCs w:val="23"/>
            <w:lang w:eastAsia="ja-JP"/>
          </w:rPr>
          <w:t xml:space="preserve"> are part of a larger product</w:t>
        </w:r>
      </w:ins>
      <w:ins w:id="35" w:author="bheile" w:date="2015-11-11T09:17:00Z">
        <w:r w:rsidR="005057F5" w:rsidRPr="00DB5AF5">
          <w:rPr>
            <w:color w:val="0070C0"/>
            <w:sz w:val="23"/>
            <w:szCs w:val="23"/>
            <w:lang w:eastAsia="ja-JP"/>
          </w:rPr>
          <w:t xml:space="preserve">. The increased functionality </w:t>
        </w:r>
      </w:ins>
      <w:ins w:id="36" w:author="bheile" w:date="2015-11-11T09:59:00Z">
        <w:r w:rsidR="001A1D24" w:rsidRPr="00DB5AF5">
          <w:rPr>
            <w:color w:val="0070C0"/>
            <w:sz w:val="23"/>
            <w:szCs w:val="23"/>
            <w:lang w:eastAsia="ja-JP"/>
          </w:rPr>
          <w:t>will actually enable a decrease</w:t>
        </w:r>
      </w:ins>
      <w:ins w:id="37" w:author="bheile" w:date="2015-11-11T09:18:00Z">
        <w:r w:rsidR="005057F5" w:rsidRPr="00DB5AF5">
          <w:rPr>
            <w:color w:val="0070C0"/>
            <w:sz w:val="23"/>
            <w:szCs w:val="23"/>
            <w:lang w:eastAsia="ja-JP"/>
          </w:rPr>
          <w:t xml:space="preserve"> </w:t>
        </w:r>
      </w:ins>
      <w:ins w:id="38" w:author="bheile" w:date="2015-11-11T09:59:00Z">
        <w:r w:rsidR="001A1D24" w:rsidRPr="00DB5AF5">
          <w:rPr>
            <w:color w:val="0070C0"/>
            <w:sz w:val="23"/>
            <w:szCs w:val="23"/>
            <w:lang w:eastAsia="ja-JP"/>
          </w:rPr>
          <w:t xml:space="preserve">in </w:t>
        </w:r>
      </w:ins>
      <w:ins w:id="39" w:author="bheile" w:date="2015-11-11T09:18:00Z">
        <w:r w:rsidR="005057F5" w:rsidRPr="00DB5AF5">
          <w:rPr>
            <w:color w:val="0070C0"/>
            <w:sz w:val="23"/>
            <w:szCs w:val="23"/>
            <w:lang w:eastAsia="ja-JP"/>
          </w:rPr>
          <w:t>the overall energy consumption</w:t>
        </w:r>
      </w:ins>
      <w:ins w:id="40" w:author="bheile" w:date="2015-11-11T09:19:00Z">
        <w:r w:rsidR="001A1D24" w:rsidRPr="00DB5AF5">
          <w:rPr>
            <w:color w:val="0070C0"/>
            <w:sz w:val="23"/>
            <w:szCs w:val="23"/>
            <w:lang w:eastAsia="ja-JP"/>
          </w:rPr>
          <w:t xml:space="preserve"> of the device </w:t>
        </w:r>
      </w:ins>
      <w:ins w:id="41" w:author="bheile" w:date="2015-11-11T10:00:00Z">
        <w:r w:rsidR="001A1D24" w:rsidRPr="00DB5AF5">
          <w:rPr>
            <w:color w:val="0070C0"/>
            <w:sz w:val="23"/>
            <w:szCs w:val="23"/>
            <w:lang w:eastAsia="ja-JP"/>
          </w:rPr>
          <w:t>and</w:t>
        </w:r>
      </w:ins>
      <w:ins w:id="42" w:author="bheile" w:date="2015-11-11T09:19:00Z">
        <w:r w:rsidR="005057F5" w:rsidRPr="00DB5AF5">
          <w:rPr>
            <w:color w:val="0070C0"/>
            <w:sz w:val="23"/>
            <w:szCs w:val="23"/>
            <w:lang w:eastAsia="ja-JP"/>
          </w:rPr>
          <w:t xml:space="preserve"> the product.</w:t>
        </w:r>
      </w:ins>
    </w:p>
    <w:p w:rsidR="000D6529" w:rsidRPr="00455E21" w:rsidRDefault="000D6529" w:rsidP="006F5C21">
      <w:pPr>
        <w:pStyle w:val="LetteredList1"/>
        <w:numPr>
          <w:ilvl w:val="0"/>
          <w:numId w:val="10"/>
        </w:numPr>
        <w:rPr>
          <w:sz w:val="23"/>
          <w:szCs w:val="23"/>
        </w:rPr>
      </w:pPr>
      <w:r w:rsidRPr="00455E21">
        <w:rPr>
          <w:sz w:val="23"/>
          <w:szCs w:val="23"/>
        </w:rPr>
        <w:t>Other areas, as appropriate.</w:t>
      </w:r>
    </w:p>
    <w:p w:rsidR="00673163" w:rsidRPr="00455E21" w:rsidRDefault="00673163" w:rsidP="006F5C21">
      <w:pPr>
        <w:pStyle w:val="PlainText"/>
        <w:keepNext/>
        <w:tabs>
          <w:tab w:val="left" w:pos="360"/>
        </w:tabs>
        <w:rPr>
          <w:color w:val="FF0000"/>
          <w:sz w:val="23"/>
          <w:szCs w:val="23"/>
          <w:lang w:eastAsia="ja-JP"/>
        </w:rPr>
      </w:pPr>
    </w:p>
    <w:p w:rsidR="00416781" w:rsidRPr="00455E21" w:rsidRDefault="00416781" w:rsidP="006F5C21">
      <w:pPr>
        <w:widowControl w:val="0"/>
        <w:rPr>
          <w:sz w:val="23"/>
          <w:szCs w:val="23"/>
          <w:lang w:eastAsia="ja-JP"/>
        </w:rPr>
      </w:pPr>
    </w:p>
    <w:sectPr w:rsidR="00416781" w:rsidRPr="00455E21" w:rsidSect="007A412B">
      <w:headerReference w:type="default" r:id="rId9"/>
      <w:footerReference w:type="default" r:id="rId10"/>
      <w:headerReference w:type="first" r:id="rId11"/>
      <w:footerReference w:type="first" r:id="rId12"/>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66B" w:rsidRDefault="0070366B">
      <w:r>
        <w:separator/>
      </w:r>
    </w:p>
  </w:endnote>
  <w:endnote w:type="continuationSeparator" w:id="0">
    <w:p w:rsidR="0070366B" w:rsidRDefault="0070366B">
      <w:r>
        <w:continuationSeparator/>
      </w:r>
    </w:p>
  </w:endnote>
  <w:endnote w:type="continuationNotice" w:id="1">
    <w:p w:rsidR="0070366B" w:rsidRDefault="00703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EF1459" w:rsidRDefault="001E47E8">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C03259">
      <w:rPr>
        <w:lang w:val="de-DE"/>
      </w:rPr>
      <w:t>Clint Powell (PWC, LLC)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26282B" w:rsidRDefault="001E47E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66B" w:rsidRDefault="0070366B">
      <w:r>
        <w:separator/>
      </w:r>
    </w:p>
  </w:footnote>
  <w:footnote w:type="continuationSeparator" w:id="0">
    <w:p w:rsidR="0070366B" w:rsidRDefault="0070366B">
      <w:r>
        <w:continuationSeparator/>
      </w:r>
    </w:p>
  </w:footnote>
  <w:footnote w:type="continuationNotice" w:id="1">
    <w:p w:rsidR="0070366B" w:rsidRDefault="007036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793EEA" w:rsidRDefault="001E47E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ins w:id="43" w:author="bheile" w:date="2015-11-11T16:15:00Z">
      <w:r w:rsidR="006C3D0A">
        <w:rPr>
          <w:b/>
          <w:noProof/>
          <w:sz w:val="28"/>
          <w:lang w:eastAsia="ja-JP"/>
        </w:rPr>
        <w:t>November</w:t>
      </w:r>
      <w:r w:rsidR="006C3D0A">
        <w:rPr>
          <w:b/>
          <w:noProof/>
          <w:sz w:val="28"/>
        </w:rPr>
        <w:t>, 2015</w:t>
      </w:r>
    </w:ins>
    <w:del w:id="44" w:author="bheile" w:date="2015-11-11T16:15:00Z">
      <w:r w:rsidR="000A7064" w:rsidDel="006C3D0A">
        <w:rPr>
          <w:b/>
          <w:noProof/>
          <w:sz w:val="28"/>
          <w:lang w:eastAsia="ja-JP"/>
        </w:rPr>
        <w:delText>September</w:delText>
      </w:r>
      <w:r w:rsidR="000A7064" w:rsidDel="006C3D0A">
        <w:rPr>
          <w:b/>
          <w:noProof/>
          <w:sz w:val="28"/>
        </w:rPr>
        <w:delText>, 2015</w:delText>
      </w:r>
    </w:del>
    <w:r>
      <w:rPr>
        <w:b/>
        <w:sz w:val="28"/>
      </w:rPr>
      <w:fldChar w:fldCharType="end"/>
    </w:r>
    <w:r w:rsidRPr="00793EEA">
      <w:rPr>
        <w:b/>
        <w:sz w:val="28"/>
        <w:lang w:val="de-DE"/>
      </w:rPr>
      <w:tab/>
      <w:t xml:space="preserve">doc. </w:t>
    </w:r>
    <w:r w:rsidR="00DC4BAA">
      <w:rPr>
        <w:b/>
        <w:sz w:val="28"/>
        <w:lang w:val="de-DE"/>
      </w:rPr>
      <w:t>15-15</w:t>
    </w:r>
    <w:r w:rsidR="00C03259">
      <w:rPr>
        <w:b/>
        <w:sz w:val="28"/>
        <w:lang w:val="de-DE"/>
      </w:rPr>
      <w:t>-0739</w:t>
    </w:r>
    <w:r w:rsidRPr="00793EEA">
      <w:rPr>
        <w:b/>
        <w:sz w:val="28"/>
        <w:lang w:val="de-DE"/>
      </w:rPr>
      <w:t>-0</w:t>
    </w:r>
    <w:r w:rsidR="006C3D0A">
      <w:rPr>
        <w:b/>
        <w:sz w:val="28"/>
        <w:lang w:val="de-DE"/>
      </w:rPr>
      <w:t>1</w:t>
    </w:r>
    <w:r w:rsidR="00BE14F9">
      <w:rPr>
        <w:b/>
        <w:sz w:val="28"/>
        <w:lang w:val="de-DE"/>
      </w:rPr>
      <w:t>-0000</w:t>
    </w:r>
    <w:r w:rsidRPr="00793EEA">
      <w:rPr>
        <w:b/>
        <w:sz w:val="28"/>
        <w:lang w:val="de-DE"/>
      </w:rPr>
      <w:t>_</w:t>
    </w:r>
    <w:r w:rsidR="00DC4BAA">
      <w:rPr>
        <w:b/>
        <w:sz w:val="28"/>
        <w:lang w:val="de-DE"/>
      </w:rPr>
      <w:t>15.</w:t>
    </w:r>
    <w:r w:rsidR="00787725">
      <w:rPr>
        <w:b/>
        <w:sz w:val="28"/>
        <w:lang w:val="de-DE"/>
      </w:rPr>
      <w:t>4t</w:t>
    </w:r>
    <w:r w:rsidRPr="00793EEA">
      <w:rPr>
        <w:b/>
        <w:sz w:val="28"/>
        <w:lang w:val="de-DE"/>
      </w:rPr>
      <w:t>_draft_CSD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Default="001E47E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73"/>
    <w:rsid w:val="00000AE1"/>
    <w:rsid w:val="000058DC"/>
    <w:rsid w:val="000122ED"/>
    <w:rsid w:val="00034CCF"/>
    <w:rsid w:val="00035CAB"/>
    <w:rsid w:val="00036D62"/>
    <w:rsid w:val="00037AAD"/>
    <w:rsid w:val="000403EF"/>
    <w:rsid w:val="00043AF1"/>
    <w:rsid w:val="00051BEF"/>
    <w:rsid w:val="00051C34"/>
    <w:rsid w:val="00056DDA"/>
    <w:rsid w:val="000605EB"/>
    <w:rsid w:val="00061E1F"/>
    <w:rsid w:val="00074D11"/>
    <w:rsid w:val="0007613D"/>
    <w:rsid w:val="0008163B"/>
    <w:rsid w:val="0008551B"/>
    <w:rsid w:val="00086484"/>
    <w:rsid w:val="000923B1"/>
    <w:rsid w:val="00096953"/>
    <w:rsid w:val="000A18B4"/>
    <w:rsid w:val="000A60C4"/>
    <w:rsid w:val="000A706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DF1"/>
    <w:rsid w:val="00165F2F"/>
    <w:rsid w:val="00171B30"/>
    <w:rsid w:val="001869D4"/>
    <w:rsid w:val="001924B2"/>
    <w:rsid w:val="00194D4F"/>
    <w:rsid w:val="001A10F3"/>
    <w:rsid w:val="001A1D24"/>
    <w:rsid w:val="001B021A"/>
    <w:rsid w:val="001C241A"/>
    <w:rsid w:val="001C5B46"/>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14C4"/>
    <w:rsid w:val="002E44F2"/>
    <w:rsid w:val="002F0885"/>
    <w:rsid w:val="002F4964"/>
    <w:rsid w:val="002F65FB"/>
    <w:rsid w:val="002F7B48"/>
    <w:rsid w:val="003211FB"/>
    <w:rsid w:val="00325E07"/>
    <w:rsid w:val="003337CA"/>
    <w:rsid w:val="0033763F"/>
    <w:rsid w:val="003400EA"/>
    <w:rsid w:val="003415CC"/>
    <w:rsid w:val="00347F10"/>
    <w:rsid w:val="00357398"/>
    <w:rsid w:val="003607BE"/>
    <w:rsid w:val="00371A47"/>
    <w:rsid w:val="0037271A"/>
    <w:rsid w:val="003756FD"/>
    <w:rsid w:val="00377E08"/>
    <w:rsid w:val="00382F95"/>
    <w:rsid w:val="00383C55"/>
    <w:rsid w:val="0038663D"/>
    <w:rsid w:val="00391468"/>
    <w:rsid w:val="00394415"/>
    <w:rsid w:val="00394832"/>
    <w:rsid w:val="00396CF8"/>
    <w:rsid w:val="003A29D5"/>
    <w:rsid w:val="003A753E"/>
    <w:rsid w:val="003B1A4D"/>
    <w:rsid w:val="003B6C94"/>
    <w:rsid w:val="003C0754"/>
    <w:rsid w:val="003C1CE1"/>
    <w:rsid w:val="003C6B89"/>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246F"/>
    <w:rsid w:val="00433AB7"/>
    <w:rsid w:val="00433DBC"/>
    <w:rsid w:val="004470A0"/>
    <w:rsid w:val="00455AA1"/>
    <w:rsid w:val="00455E21"/>
    <w:rsid w:val="004602D1"/>
    <w:rsid w:val="00460F30"/>
    <w:rsid w:val="00464C2F"/>
    <w:rsid w:val="0047465E"/>
    <w:rsid w:val="00475ED8"/>
    <w:rsid w:val="004767EF"/>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877"/>
    <w:rsid w:val="005057F5"/>
    <w:rsid w:val="00506654"/>
    <w:rsid w:val="00511DAE"/>
    <w:rsid w:val="0051277F"/>
    <w:rsid w:val="00520723"/>
    <w:rsid w:val="00522636"/>
    <w:rsid w:val="005253B1"/>
    <w:rsid w:val="00531A42"/>
    <w:rsid w:val="005324A0"/>
    <w:rsid w:val="00537F84"/>
    <w:rsid w:val="005445B6"/>
    <w:rsid w:val="0054576B"/>
    <w:rsid w:val="005470D4"/>
    <w:rsid w:val="005537B8"/>
    <w:rsid w:val="00555FF4"/>
    <w:rsid w:val="005641C8"/>
    <w:rsid w:val="00564F71"/>
    <w:rsid w:val="005725D5"/>
    <w:rsid w:val="00572AD2"/>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827F2"/>
    <w:rsid w:val="00690563"/>
    <w:rsid w:val="0069268B"/>
    <w:rsid w:val="00696707"/>
    <w:rsid w:val="006A1031"/>
    <w:rsid w:val="006A346A"/>
    <w:rsid w:val="006B4CD3"/>
    <w:rsid w:val="006C3D0A"/>
    <w:rsid w:val="006D1392"/>
    <w:rsid w:val="006D56C4"/>
    <w:rsid w:val="006D5A96"/>
    <w:rsid w:val="006E2471"/>
    <w:rsid w:val="006F2788"/>
    <w:rsid w:val="006F43D0"/>
    <w:rsid w:val="006F55C9"/>
    <w:rsid w:val="006F5C21"/>
    <w:rsid w:val="00701B58"/>
    <w:rsid w:val="00701F5B"/>
    <w:rsid w:val="0070334B"/>
    <w:rsid w:val="0070366B"/>
    <w:rsid w:val="00706A80"/>
    <w:rsid w:val="00710F6E"/>
    <w:rsid w:val="00712100"/>
    <w:rsid w:val="0071485B"/>
    <w:rsid w:val="0072655E"/>
    <w:rsid w:val="007351A1"/>
    <w:rsid w:val="00735AB6"/>
    <w:rsid w:val="00735BBC"/>
    <w:rsid w:val="00750E53"/>
    <w:rsid w:val="007570DA"/>
    <w:rsid w:val="0076171B"/>
    <w:rsid w:val="00761831"/>
    <w:rsid w:val="00767074"/>
    <w:rsid w:val="00775F95"/>
    <w:rsid w:val="007765FC"/>
    <w:rsid w:val="00781F01"/>
    <w:rsid w:val="00783B7D"/>
    <w:rsid w:val="00787725"/>
    <w:rsid w:val="0079088C"/>
    <w:rsid w:val="00791569"/>
    <w:rsid w:val="00793EEA"/>
    <w:rsid w:val="007974A1"/>
    <w:rsid w:val="007A412B"/>
    <w:rsid w:val="007A5E55"/>
    <w:rsid w:val="007B0393"/>
    <w:rsid w:val="007B6288"/>
    <w:rsid w:val="007B7AFC"/>
    <w:rsid w:val="007C75F4"/>
    <w:rsid w:val="007D451A"/>
    <w:rsid w:val="007E0547"/>
    <w:rsid w:val="007E3E69"/>
    <w:rsid w:val="007E4DBE"/>
    <w:rsid w:val="007E56B8"/>
    <w:rsid w:val="007F25BD"/>
    <w:rsid w:val="007F4FAC"/>
    <w:rsid w:val="007F5450"/>
    <w:rsid w:val="0080129F"/>
    <w:rsid w:val="0080764C"/>
    <w:rsid w:val="008106D0"/>
    <w:rsid w:val="00810E6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632C1"/>
    <w:rsid w:val="008665AC"/>
    <w:rsid w:val="00881FDE"/>
    <w:rsid w:val="00882F59"/>
    <w:rsid w:val="00884D27"/>
    <w:rsid w:val="008932D4"/>
    <w:rsid w:val="0089783D"/>
    <w:rsid w:val="008A2EEE"/>
    <w:rsid w:val="008A64FE"/>
    <w:rsid w:val="008B6E13"/>
    <w:rsid w:val="008C2DBE"/>
    <w:rsid w:val="008D3375"/>
    <w:rsid w:val="008E5750"/>
    <w:rsid w:val="008E7D66"/>
    <w:rsid w:val="008F25DD"/>
    <w:rsid w:val="009054EA"/>
    <w:rsid w:val="009176FD"/>
    <w:rsid w:val="00922813"/>
    <w:rsid w:val="00924651"/>
    <w:rsid w:val="00927E73"/>
    <w:rsid w:val="009346B6"/>
    <w:rsid w:val="0093616E"/>
    <w:rsid w:val="009408BD"/>
    <w:rsid w:val="00941CCA"/>
    <w:rsid w:val="00945692"/>
    <w:rsid w:val="009464E2"/>
    <w:rsid w:val="00950762"/>
    <w:rsid w:val="009615C1"/>
    <w:rsid w:val="00963D73"/>
    <w:rsid w:val="009646F1"/>
    <w:rsid w:val="00966D3B"/>
    <w:rsid w:val="00975719"/>
    <w:rsid w:val="0098123F"/>
    <w:rsid w:val="009814BE"/>
    <w:rsid w:val="00981ACD"/>
    <w:rsid w:val="00983F8D"/>
    <w:rsid w:val="00984E08"/>
    <w:rsid w:val="0099500B"/>
    <w:rsid w:val="00995E98"/>
    <w:rsid w:val="00997D93"/>
    <w:rsid w:val="009A50BC"/>
    <w:rsid w:val="009B47F3"/>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8218C"/>
    <w:rsid w:val="00A87D95"/>
    <w:rsid w:val="00A91631"/>
    <w:rsid w:val="00A955CA"/>
    <w:rsid w:val="00A97B28"/>
    <w:rsid w:val="00AA6B0E"/>
    <w:rsid w:val="00AB2B1A"/>
    <w:rsid w:val="00AB30E7"/>
    <w:rsid w:val="00AB47A6"/>
    <w:rsid w:val="00AC71E3"/>
    <w:rsid w:val="00AD58D6"/>
    <w:rsid w:val="00AE5836"/>
    <w:rsid w:val="00AF4CD5"/>
    <w:rsid w:val="00B05655"/>
    <w:rsid w:val="00B36866"/>
    <w:rsid w:val="00B36B8B"/>
    <w:rsid w:val="00B37BF6"/>
    <w:rsid w:val="00B37C25"/>
    <w:rsid w:val="00B54709"/>
    <w:rsid w:val="00B54CD3"/>
    <w:rsid w:val="00B712C7"/>
    <w:rsid w:val="00B7366A"/>
    <w:rsid w:val="00B77906"/>
    <w:rsid w:val="00B83166"/>
    <w:rsid w:val="00B93E63"/>
    <w:rsid w:val="00B95652"/>
    <w:rsid w:val="00BA01F8"/>
    <w:rsid w:val="00BA2930"/>
    <w:rsid w:val="00BA5E5D"/>
    <w:rsid w:val="00BB45B2"/>
    <w:rsid w:val="00BB51D6"/>
    <w:rsid w:val="00BB5E56"/>
    <w:rsid w:val="00BC0A5C"/>
    <w:rsid w:val="00BC4185"/>
    <w:rsid w:val="00BE14F9"/>
    <w:rsid w:val="00BE34EE"/>
    <w:rsid w:val="00BE6095"/>
    <w:rsid w:val="00BE70D3"/>
    <w:rsid w:val="00BF3917"/>
    <w:rsid w:val="00BF4CA7"/>
    <w:rsid w:val="00BF7BBF"/>
    <w:rsid w:val="00BF7F1A"/>
    <w:rsid w:val="00C0127E"/>
    <w:rsid w:val="00C01539"/>
    <w:rsid w:val="00C03259"/>
    <w:rsid w:val="00C16327"/>
    <w:rsid w:val="00C176DD"/>
    <w:rsid w:val="00C235DA"/>
    <w:rsid w:val="00C25478"/>
    <w:rsid w:val="00C26ABD"/>
    <w:rsid w:val="00C33E1C"/>
    <w:rsid w:val="00C4509A"/>
    <w:rsid w:val="00C45213"/>
    <w:rsid w:val="00C51A00"/>
    <w:rsid w:val="00C52B52"/>
    <w:rsid w:val="00C53141"/>
    <w:rsid w:val="00C54057"/>
    <w:rsid w:val="00C54592"/>
    <w:rsid w:val="00C56DA1"/>
    <w:rsid w:val="00C70FE8"/>
    <w:rsid w:val="00C72B07"/>
    <w:rsid w:val="00C76E0E"/>
    <w:rsid w:val="00C86BA4"/>
    <w:rsid w:val="00C9080D"/>
    <w:rsid w:val="00C92B1A"/>
    <w:rsid w:val="00CA15D7"/>
    <w:rsid w:val="00CA318D"/>
    <w:rsid w:val="00CA7256"/>
    <w:rsid w:val="00CB02B9"/>
    <w:rsid w:val="00CB10F8"/>
    <w:rsid w:val="00CB18FA"/>
    <w:rsid w:val="00CB342A"/>
    <w:rsid w:val="00CC1C15"/>
    <w:rsid w:val="00CC39B0"/>
    <w:rsid w:val="00CC5717"/>
    <w:rsid w:val="00CD0082"/>
    <w:rsid w:val="00CE12B9"/>
    <w:rsid w:val="00CE2FAE"/>
    <w:rsid w:val="00CE7292"/>
    <w:rsid w:val="00CF4C35"/>
    <w:rsid w:val="00CF50D8"/>
    <w:rsid w:val="00D119C0"/>
    <w:rsid w:val="00D133BD"/>
    <w:rsid w:val="00D13FF4"/>
    <w:rsid w:val="00D1694A"/>
    <w:rsid w:val="00D328A4"/>
    <w:rsid w:val="00D35912"/>
    <w:rsid w:val="00D622E1"/>
    <w:rsid w:val="00D65A85"/>
    <w:rsid w:val="00D756BD"/>
    <w:rsid w:val="00D803BF"/>
    <w:rsid w:val="00D816F8"/>
    <w:rsid w:val="00D8352F"/>
    <w:rsid w:val="00D83BA5"/>
    <w:rsid w:val="00D91DC0"/>
    <w:rsid w:val="00DB1BB9"/>
    <w:rsid w:val="00DB2A51"/>
    <w:rsid w:val="00DB5AF5"/>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575F"/>
    <w:rsid w:val="00EA07E2"/>
    <w:rsid w:val="00EA2F12"/>
    <w:rsid w:val="00EA3DBB"/>
    <w:rsid w:val="00EB1CF2"/>
    <w:rsid w:val="00EB7294"/>
    <w:rsid w:val="00EC11AE"/>
    <w:rsid w:val="00EC46EE"/>
    <w:rsid w:val="00EC5A1F"/>
    <w:rsid w:val="00ED7F15"/>
    <w:rsid w:val="00EE12F0"/>
    <w:rsid w:val="00EE2379"/>
    <w:rsid w:val="00EE2526"/>
    <w:rsid w:val="00EE64B9"/>
    <w:rsid w:val="00EF1459"/>
    <w:rsid w:val="00EF174B"/>
    <w:rsid w:val="00EF4118"/>
    <w:rsid w:val="00EF4E52"/>
    <w:rsid w:val="00EF537A"/>
    <w:rsid w:val="00F07173"/>
    <w:rsid w:val="00F13532"/>
    <w:rsid w:val="00F215BE"/>
    <w:rsid w:val="00F2716B"/>
    <w:rsid w:val="00F32A83"/>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29B"/>
    <w:rsid w:val="00F97D79"/>
    <w:rsid w:val="00FA7F28"/>
    <w:rsid w:val="00FB292B"/>
    <w:rsid w:val="00FB4558"/>
    <w:rsid w:val="00FC3E02"/>
    <w:rsid w:val="00FC47E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581067365">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1265918233">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789467858">
      <w:bodyDiv w:val="1"/>
      <w:marLeft w:val="0"/>
      <w:marRight w:val="0"/>
      <w:marTop w:val="0"/>
      <w:marBottom w:val="0"/>
      <w:divBdr>
        <w:top w:val="none" w:sz="0" w:space="0" w:color="auto"/>
        <w:left w:val="none" w:sz="0" w:space="0" w:color="auto"/>
        <w:bottom w:val="none" w:sz="0" w:space="0" w:color="auto"/>
        <w:right w:val="none" w:sz="0" w:space="0" w:color="auto"/>
      </w:divBdr>
      <w:divsChild>
        <w:div w:id="434404240">
          <w:marLeft w:val="0"/>
          <w:marRight w:val="0"/>
          <w:marTop w:val="0"/>
          <w:marBottom w:val="0"/>
          <w:divBdr>
            <w:top w:val="none" w:sz="0" w:space="0" w:color="auto"/>
            <w:left w:val="none" w:sz="0" w:space="0" w:color="auto"/>
            <w:bottom w:val="none" w:sz="0" w:space="0" w:color="auto"/>
            <w:right w:val="none" w:sz="0" w:space="0" w:color="auto"/>
          </w:divBdr>
        </w:div>
      </w:divsChild>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2D77C-2991-4998-A925-AA8EF1511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1</TotalTime>
  <Pages>3</Pages>
  <Words>917</Words>
  <Characters>5227</Characters>
  <Application>Microsoft Office Word</Application>
  <DocSecurity>0</DocSecurity>
  <Lines>43</Lines>
  <Paragraphs>12</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IEEE 802.15 Medical Body Area Networks Study Group 5 Criteria</vt:lpstr>
      <vt:lpstr>IEEE 802.15 Medical Body Area Networks Study Group 5 Criteria</vt:lpstr>
      <vt:lpstr>IEEE 802.15 Medical Body Area Networks Study Group 5 Criteria</vt:lpstr>
    </vt:vector>
  </TitlesOfParts>
  <Company>Philips</Company>
  <LinksUpToDate>false</LinksUpToDate>
  <CharactersWithSpaces>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bheile</cp:lastModifiedBy>
  <cp:revision>2</cp:revision>
  <cp:lastPrinted>2010-05-04T14:56:00Z</cp:lastPrinted>
  <dcterms:created xsi:type="dcterms:W3CDTF">2015-11-11T21:16:00Z</dcterms:created>
  <dcterms:modified xsi:type="dcterms:W3CDTF">2015-11-11T21:16:00Z</dcterms:modified>
  <cp:category>15-10-0261-00-mban</cp:category>
</cp:coreProperties>
</file>